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255A5C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5C62A4">
        <w:rPr>
          <w:rStyle w:val="Strong"/>
          <w:b/>
          <w:bCs w:val="0"/>
          <w:sz w:val="24"/>
          <w:szCs w:val="24"/>
        </w:rPr>
        <w:t>44-G003-23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F01000" w:rsidRPr="00DF2302" w14:paraId="053B03DF" w14:textId="77777777" w:rsidTr="006E17EC">
        <w:trPr>
          <w:cantSplit/>
          <w:tblHeader/>
        </w:trPr>
        <w:tc>
          <w:tcPr>
            <w:tcW w:w="2430" w:type="dxa"/>
            <w:shd w:val="clear" w:color="auto" w:fill="auto"/>
            <w:vAlign w:val="center"/>
          </w:tcPr>
          <w:p w14:paraId="5B4EEC3C" w14:textId="461BD486" w:rsidR="00F01000" w:rsidRPr="004B18FB" w:rsidRDefault="00F01000" w:rsidP="00F01000">
            <w:pPr>
              <w:pStyle w:val="TableContents"/>
              <w:rPr>
                <w:rFonts w:asciiTheme="minorHAnsi" w:hAnsiTheme="minorHAnsi"/>
                <w:sz w:val="22"/>
                <w:szCs w:val="22"/>
                <w:lang w:eastAsia="en-US"/>
              </w:rPr>
            </w:pPr>
            <w:r w:rsidRPr="004B18FB">
              <w:rPr>
                <w:rFonts w:asciiTheme="minorHAnsi" w:hAnsiTheme="minorHAnsi"/>
                <w:sz w:val="22"/>
                <w:szCs w:val="22"/>
                <w:lang w:eastAsia="en-US"/>
              </w:rPr>
              <w:t>Firm/consortium’s experience and reputation with similar supply of Goods</w:t>
            </w:r>
          </w:p>
        </w:tc>
        <w:tc>
          <w:tcPr>
            <w:tcW w:w="5367" w:type="dxa"/>
            <w:shd w:val="clear" w:color="auto" w:fill="auto"/>
          </w:tcPr>
          <w:p w14:paraId="0CF83BB0" w14:textId="77777777" w:rsidR="00F01000" w:rsidRPr="004B18FB" w:rsidRDefault="00F01000" w:rsidP="00F01000">
            <w:pPr>
              <w:pStyle w:val="TableContents"/>
              <w:numPr>
                <w:ilvl w:val="0"/>
                <w:numId w:val="3"/>
              </w:numPr>
              <w:rPr>
                <w:rFonts w:asciiTheme="minorHAnsi" w:hAnsiTheme="minorHAnsi"/>
                <w:sz w:val="22"/>
                <w:szCs w:val="22"/>
              </w:rPr>
            </w:pPr>
            <w:r w:rsidRPr="004B18FB">
              <w:rPr>
                <w:rFonts w:asciiTheme="minorHAnsi" w:hAnsiTheme="minorHAnsi"/>
                <w:sz w:val="22"/>
                <w:szCs w:val="22"/>
              </w:rPr>
              <w:t>At least 5 reference letters showing the reputation of a company with similar supply of Goods</w:t>
            </w:r>
          </w:p>
          <w:p w14:paraId="3ADDF29E" w14:textId="2A1690E0" w:rsidR="00F01000" w:rsidRPr="004B18FB" w:rsidRDefault="00F01000" w:rsidP="00F01000">
            <w:pPr>
              <w:pStyle w:val="TableContents"/>
              <w:numPr>
                <w:ilvl w:val="0"/>
                <w:numId w:val="3"/>
              </w:numPr>
              <w:rPr>
                <w:rFonts w:asciiTheme="minorHAnsi" w:hAnsiTheme="minorHAnsi"/>
                <w:sz w:val="22"/>
                <w:szCs w:val="22"/>
              </w:rPr>
            </w:pPr>
            <w:r w:rsidRPr="004B18FB">
              <w:rPr>
                <w:rFonts w:asciiTheme="minorHAnsi" w:hAnsiTheme="minorHAnsi"/>
                <w:sz w:val="22"/>
                <w:szCs w:val="22"/>
              </w:rPr>
              <w:t xml:space="preserve">Business licence </w:t>
            </w:r>
          </w:p>
        </w:tc>
        <w:tc>
          <w:tcPr>
            <w:tcW w:w="1360" w:type="dxa"/>
            <w:shd w:val="clear" w:color="auto" w:fill="auto"/>
            <w:vAlign w:val="center"/>
          </w:tcPr>
          <w:p w14:paraId="6FB170A3" w14:textId="7F89A350" w:rsidR="00F01000" w:rsidRPr="004B18FB" w:rsidRDefault="004B18FB" w:rsidP="00F01000">
            <w:pPr>
              <w:pStyle w:val="TableContents"/>
              <w:jc w:val="center"/>
              <w:rPr>
                <w:rFonts w:asciiTheme="minorHAnsi" w:hAnsiTheme="minorHAnsi"/>
                <w:sz w:val="22"/>
                <w:szCs w:val="22"/>
                <w:lang w:eastAsia="en-US"/>
              </w:rPr>
            </w:pPr>
            <w:r w:rsidRPr="004B18FB">
              <w:rPr>
                <w:rFonts w:asciiTheme="minorHAnsi" w:hAnsiTheme="minorHAnsi"/>
                <w:sz w:val="22"/>
                <w:szCs w:val="22"/>
                <w:lang w:eastAsia="en-US"/>
              </w:rPr>
              <w:t>20</w:t>
            </w:r>
          </w:p>
        </w:tc>
      </w:tr>
      <w:tr w:rsidR="00F01000" w:rsidRPr="00DF2302" w14:paraId="613F68D6" w14:textId="77777777" w:rsidTr="006E17EC">
        <w:trPr>
          <w:cantSplit/>
          <w:tblHeader/>
        </w:trPr>
        <w:tc>
          <w:tcPr>
            <w:tcW w:w="2430" w:type="dxa"/>
            <w:shd w:val="clear" w:color="auto" w:fill="auto"/>
            <w:vAlign w:val="center"/>
          </w:tcPr>
          <w:p w14:paraId="44102FCB" w14:textId="19DEBEED" w:rsidR="00F01000" w:rsidRPr="004B18FB" w:rsidRDefault="00F01000" w:rsidP="00F01000">
            <w:pPr>
              <w:pStyle w:val="TableContents"/>
              <w:rPr>
                <w:rFonts w:asciiTheme="minorHAnsi" w:hAnsiTheme="minorHAnsi"/>
                <w:sz w:val="22"/>
                <w:szCs w:val="22"/>
                <w:lang w:eastAsia="en-US"/>
              </w:rPr>
            </w:pPr>
            <w:r w:rsidRPr="004B18FB">
              <w:rPr>
                <w:rFonts w:asciiTheme="minorHAnsi" w:hAnsiTheme="minorHAnsi"/>
                <w:sz w:val="22"/>
                <w:szCs w:val="22"/>
                <w:lang w:eastAsia="en-US"/>
              </w:rPr>
              <w:t>Delivery time</w:t>
            </w:r>
          </w:p>
        </w:tc>
        <w:tc>
          <w:tcPr>
            <w:tcW w:w="5367" w:type="dxa"/>
            <w:shd w:val="clear" w:color="auto" w:fill="auto"/>
          </w:tcPr>
          <w:p w14:paraId="3EC0B538" w14:textId="77777777" w:rsidR="00F01000" w:rsidRPr="004B18FB" w:rsidRDefault="00F01000" w:rsidP="00F01000">
            <w:pPr>
              <w:pStyle w:val="TableContents"/>
              <w:numPr>
                <w:ilvl w:val="0"/>
                <w:numId w:val="4"/>
              </w:numPr>
              <w:rPr>
                <w:rFonts w:asciiTheme="minorHAnsi" w:hAnsiTheme="minorHAnsi"/>
                <w:sz w:val="22"/>
                <w:szCs w:val="22"/>
              </w:rPr>
            </w:pPr>
            <w:r w:rsidRPr="004B18FB">
              <w:rPr>
                <w:rFonts w:asciiTheme="minorHAnsi" w:hAnsiTheme="minorHAnsi"/>
                <w:sz w:val="22"/>
                <w:szCs w:val="22"/>
              </w:rPr>
              <w:t>Must show a clear time delivery</w:t>
            </w:r>
          </w:p>
          <w:p w14:paraId="4BA71FA2" w14:textId="5E849F9F" w:rsidR="00F01000" w:rsidRPr="004B18FB" w:rsidRDefault="00F01000" w:rsidP="005C62A4">
            <w:pPr>
              <w:pStyle w:val="TableContents"/>
              <w:numPr>
                <w:ilvl w:val="0"/>
                <w:numId w:val="4"/>
              </w:numPr>
              <w:rPr>
                <w:rFonts w:asciiTheme="minorHAnsi" w:hAnsiTheme="minorHAnsi"/>
                <w:sz w:val="22"/>
                <w:szCs w:val="22"/>
              </w:rPr>
            </w:pPr>
            <w:r w:rsidRPr="004B18FB">
              <w:rPr>
                <w:rFonts w:asciiTheme="minorHAnsi" w:hAnsiTheme="minorHAnsi"/>
                <w:sz w:val="22"/>
                <w:szCs w:val="22"/>
              </w:rPr>
              <w:t xml:space="preserve">Liaise with the stated delivery time (offered by the Procuring Entity – refer to </w:t>
            </w:r>
            <w:r w:rsidR="005C62A4" w:rsidRPr="004B18FB">
              <w:rPr>
                <w:rFonts w:asciiTheme="minorHAnsi" w:hAnsiTheme="minorHAnsi"/>
                <w:sz w:val="22"/>
                <w:szCs w:val="22"/>
              </w:rPr>
              <w:t>Annex D: Delivery Schedule to be completed by Respondents</w:t>
            </w:r>
            <w:r w:rsidRPr="004B18FB">
              <w:rPr>
                <w:rFonts w:asciiTheme="minorHAnsi" w:hAnsiTheme="minorHAnsi"/>
                <w:sz w:val="22"/>
                <w:szCs w:val="22"/>
              </w:rPr>
              <w:t>)</w:t>
            </w:r>
          </w:p>
        </w:tc>
        <w:tc>
          <w:tcPr>
            <w:tcW w:w="1360" w:type="dxa"/>
            <w:shd w:val="clear" w:color="auto" w:fill="auto"/>
            <w:vAlign w:val="center"/>
          </w:tcPr>
          <w:p w14:paraId="657554B4" w14:textId="57194870" w:rsidR="00F01000" w:rsidRPr="004B18FB" w:rsidRDefault="004B18FB" w:rsidP="00F01000">
            <w:pPr>
              <w:pStyle w:val="TableContents"/>
              <w:jc w:val="center"/>
              <w:rPr>
                <w:rFonts w:asciiTheme="minorHAnsi" w:hAnsiTheme="minorHAnsi"/>
                <w:sz w:val="22"/>
                <w:szCs w:val="22"/>
                <w:lang w:eastAsia="en-US"/>
              </w:rPr>
            </w:pPr>
            <w:r w:rsidRPr="004B18FB">
              <w:rPr>
                <w:rFonts w:asciiTheme="minorHAnsi" w:hAnsiTheme="minorHAnsi"/>
                <w:sz w:val="22"/>
                <w:szCs w:val="22"/>
                <w:lang w:eastAsia="en-US"/>
              </w:rPr>
              <w:t>40</w:t>
            </w:r>
          </w:p>
        </w:tc>
      </w:tr>
      <w:tr w:rsidR="00F01000" w:rsidRPr="00DF2302" w14:paraId="7395E14D" w14:textId="77777777" w:rsidTr="006E17EC">
        <w:trPr>
          <w:cantSplit/>
          <w:tblHeader/>
        </w:trPr>
        <w:tc>
          <w:tcPr>
            <w:tcW w:w="2430" w:type="dxa"/>
            <w:shd w:val="clear" w:color="auto" w:fill="auto"/>
            <w:vAlign w:val="center"/>
          </w:tcPr>
          <w:p w14:paraId="58A5C5B6" w14:textId="1D242658" w:rsidR="00F01000" w:rsidRPr="004B18FB" w:rsidRDefault="00F01000" w:rsidP="00F01000">
            <w:pPr>
              <w:pStyle w:val="TableContents"/>
              <w:rPr>
                <w:rFonts w:asciiTheme="minorHAnsi" w:hAnsiTheme="minorHAnsi"/>
                <w:sz w:val="22"/>
                <w:szCs w:val="22"/>
                <w:lang w:eastAsia="en-US"/>
              </w:rPr>
            </w:pPr>
            <w:r w:rsidRPr="004B18FB">
              <w:rPr>
                <w:rFonts w:asciiTheme="minorHAnsi" w:hAnsiTheme="minorHAnsi"/>
                <w:sz w:val="22"/>
                <w:szCs w:val="22"/>
                <w:lang w:eastAsia="en-US"/>
              </w:rPr>
              <w:t>Specification</w:t>
            </w:r>
          </w:p>
        </w:tc>
        <w:tc>
          <w:tcPr>
            <w:tcW w:w="5367" w:type="dxa"/>
            <w:shd w:val="clear" w:color="auto" w:fill="auto"/>
          </w:tcPr>
          <w:p w14:paraId="23A8F695" w14:textId="6C5E81EF" w:rsidR="00F01000" w:rsidRPr="004B18FB" w:rsidRDefault="00F01000" w:rsidP="00F01000">
            <w:pPr>
              <w:pStyle w:val="TableContents"/>
              <w:numPr>
                <w:ilvl w:val="0"/>
                <w:numId w:val="5"/>
              </w:numPr>
              <w:rPr>
                <w:rFonts w:asciiTheme="minorHAnsi" w:hAnsiTheme="minorHAnsi"/>
                <w:sz w:val="22"/>
                <w:szCs w:val="22"/>
              </w:rPr>
            </w:pPr>
            <w:r w:rsidRPr="004B18FB">
              <w:rPr>
                <w:rFonts w:asciiTheme="minorHAnsi" w:hAnsiTheme="minorHAnsi"/>
                <w:sz w:val="22"/>
                <w:szCs w:val="22"/>
              </w:rPr>
              <w:t xml:space="preserve">Specification for materials must be similar with the specifications provided by the Procuring Entity (refer to the </w:t>
            </w:r>
            <w:r w:rsidR="005C62A4" w:rsidRPr="004B18FB">
              <w:rPr>
                <w:rFonts w:asciiTheme="minorHAnsi" w:hAnsiTheme="minorHAnsi"/>
                <w:sz w:val="22"/>
                <w:szCs w:val="22"/>
              </w:rPr>
              <w:t>Annex E: Pricing Schedule to be completed by Respondents</w:t>
            </w:r>
            <w:r w:rsidRPr="004B18FB">
              <w:rPr>
                <w:rFonts w:asciiTheme="minorHAnsi" w:hAnsiTheme="minorHAnsi"/>
                <w:sz w:val="22"/>
                <w:szCs w:val="22"/>
              </w:rPr>
              <w:t>)</w:t>
            </w:r>
          </w:p>
        </w:tc>
        <w:tc>
          <w:tcPr>
            <w:tcW w:w="1360" w:type="dxa"/>
            <w:shd w:val="clear" w:color="auto" w:fill="auto"/>
            <w:vAlign w:val="center"/>
          </w:tcPr>
          <w:p w14:paraId="240875A4" w14:textId="02B8CE6B" w:rsidR="00F01000" w:rsidRPr="004B18FB" w:rsidRDefault="004B18FB" w:rsidP="00F01000">
            <w:pPr>
              <w:pStyle w:val="TableContents"/>
              <w:jc w:val="center"/>
              <w:rPr>
                <w:rFonts w:asciiTheme="minorHAnsi" w:hAnsiTheme="minorHAnsi"/>
                <w:sz w:val="22"/>
                <w:szCs w:val="22"/>
                <w:lang w:eastAsia="en-US"/>
              </w:rPr>
            </w:pPr>
            <w:r w:rsidRPr="004B18FB">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F01000"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F01000">
        <w:rPr>
          <w:rFonts w:ascii="Calibri" w:hAnsi="Calibri" w:cs="Calibri"/>
          <w:lang w:val="en-GB" w:eastAsia="ko-KR"/>
        </w:rPr>
        <w:fldChar w:fldCharType="begin"/>
      </w:r>
      <w:r w:rsidR="001C491C" w:rsidRPr="00F01000">
        <w:rPr>
          <w:rFonts w:ascii="Calibri" w:hAnsi="Calibri" w:cs="Calibri"/>
          <w:lang w:val="en-GB" w:eastAsia="ko-KR"/>
        </w:rPr>
        <w:instrText xml:space="preserve"> REF Technical \h  \* MERGEFORMAT </w:instrText>
      </w:r>
      <w:r w:rsidR="001C491C" w:rsidRPr="00F01000">
        <w:rPr>
          <w:rFonts w:ascii="Calibri" w:hAnsi="Calibri" w:cs="Calibri"/>
          <w:lang w:val="en-GB" w:eastAsia="ko-KR"/>
        </w:rPr>
      </w:r>
      <w:r w:rsidR="001C491C" w:rsidRPr="00F01000">
        <w:rPr>
          <w:rFonts w:ascii="Calibri" w:hAnsi="Calibri" w:cs="Calibri"/>
          <w:lang w:val="en-GB" w:eastAsia="ko-KR"/>
        </w:rPr>
        <w:fldChar w:fldCharType="separate"/>
      </w:r>
      <w:r w:rsidR="001C491C" w:rsidRPr="00F01000">
        <w:rPr>
          <w:rFonts w:ascii="Calibri" w:hAnsi="Calibri" w:cs="Calibri"/>
          <w:lang w:val="en-GB"/>
        </w:rPr>
        <w:t>70 %</w:t>
      </w:r>
      <w:r w:rsidR="001C491C" w:rsidRPr="00F01000">
        <w:rPr>
          <w:rFonts w:ascii="Calibri" w:hAnsi="Calibri" w:cs="Calibri"/>
          <w:lang w:val="en-GB" w:eastAsia="ko-KR"/>
        </w:rPr>
        <w:fldChar w:fldCharType="end"/>
      </w:r>
      <w:r w:rsidR="0090511A" w:rsidRPr="00F01000">
        <w:rPr>
          <w:rFonts w:ascii="Calibri" w:hAnsi="Calibri" w:cs="Calibri"/>
          <w:lang w:val="en-GB" w:eastAsia="ko-KR"/>
        </w:rPr>
        <w:t>,</w:t>
      </w:r>
      <w:r w:rsidRPr="00F01000">
        <w:rPr>
          <w:rFonts w:ascii="Calibri" w:hAnsi="Calibri" w:cs="Calibri"/>
          <w:lang w:val="en-GB" w:eastAsia="ko-KR"/>
        </w:rPr>
        <w:t xml:space="preserve"> as defined above:</w:t>
      </w:r>
    </w:p>
    <w:p w14:paraId="3947D713" w14:textId="79C4DE7D" w:rsidR="0090511A" w:rsidRPr="00F01000" w:rsidRDefault="0090511A" w:rsidP="00AE3715">
      <w:pPr>
        <w:spacing w:before="120"/>
        <w:ind w:left="709"/>
        <w:rPr>
          <w:i/>
          <w:iCs/>
          <w:lang w:val="en-GB"/>
        </w:rPr>
      </w:pPr>
      <w:bookmarkStart w:id="11" w:name="_Hlk26878408"/>
      <w:r w:rsidRPr="00F01000">
        <w:rPr>
          <w:rFonts w:ascii="Calibri" w:hAnsi="Calibri" w:cs="Calibri"/>
          <w:i/>
          <w:iCs/>
          <w:lang w:val="en-GB" w:eastAsia="ko-KR"/>
        </w:rPr>
        <w:t>t</w:t>
      </w:r>
      <w:r w:rsidR="00AE3715" w:rsidRPr="00F01000">
        <w:rPr>
          <w:rFonts w:ascii="Calibri" w:hAnsi="Calibri" w:cs="Calibri"/>
          <w:i/>
          <w:iCs/>
          <w:lang w:val="en-GB" w:eastAsia="ko-KR"/>
        </w:rPr>
        <w:t>v</w:t>
      </w:r>
      <w:r w:rsidRPr="00F01000">
        <w:rPr>
          <w:rFonts w:ascii="Calibri" w:hAnsi="Calibri" w:cs="Calibri"/>
          <w:i/>
          <w:iCs/>
          <w:lang w:val="en-GB" w:eastAsia="ko-KR"/>
        </w:rPr>
        <w:t xml:space="preserve"> = </w:t>
      </w:r>
      <w:proofErr w:type="spellStart"/>
      <w:r w:rsidRPr="00F01000">
        <w:rPr>
          <w:rFonts w:ascii="Calibri" w:hAnsi="Calibri" w:cs="Calibri"/>
          <w:i/>
          <w:iCs/>
          <w:lang w:val="en-GB" w:eastAsia="ko-KR"/>
        </w:rPr>
        <w:t>ts</w:t>
      </w:r>
      <w:proofErr w:type="spellEnd"/>
      <w:r w:rsidRPr="00F01000">
        <w:rPr>
          <w:rFonts w:ascii="Calibri" w:hAnsi="Calibri" w:cs="Calibri"/>
          <w:i/>
          <w:iCs/>
          <w:lang w:val="en-GB" w:eastAsia="ko-KR"/>
        </w:rPr>
        <w:t xml:space="preserve"> * </w:t>
      </w:r>
      <w:proofErr w:type="spellStart"/>
      <w:r w:rsidRPr="00F01000">
        <w:rPr>
          <w:rFonts w:ascii="Calibri" w:hAnsi="Calibri" w:cs="Calibri"/>
          <w:i/>
          <w:iCs/>
          <w:lang w:val="en-GB" w:eastAsia="ko-KR"/>
        </w:rPr>
        <w:t>tw</w:t>
      </w:r>
      <w:proofErr w:type="spellEnd"/>
      <w:r w:rsidR="00AE3715" w:rsidRPr="00F01000">
        <w:rPr>
          <w:rFonts w:ascii="Calibri" w:hAnsi="Calibri" w:cs="Calibri"/>
          <w:i/>
          <w:iCs/>
          <w:lang w:val="en-GB" w:eastAsia="ko-KR"/>
        </w:rPr>
        <w:t xml:space="preserve">, </w:t>
      </w:r>
      <w:r w:rsidRPr="00F01000">
        <w:rPr>
          <w:i/>
          <w:iCs/>
          <w:u w:val="single"/>
          <w:lang w:val="en-GB"/>
        </w:rPr>
        <w:t>where</w:t>
      </w:r>
      <w:r w:rsidRPr="00F01000">
        <w:rPr>
          <w:i/>
          <w:iCs/>
          <w:lang w:val="en-GB"/>
        </w:rPr>
        <w:t>:</w:t>
      </w:r>
    </w:p>
    <w:p w14:paraId="1412B791" w14:textId="10984D63" w:rsidR="0090511A" w:rsidRPr="00F01000" w:rsidRDefault="0090511A" w:rsidP="0090511A">
      <w:pPr>
        <w:pStyle w:val="ListParagraph"/>
        <w:ind w:leftChars="0" w:left="2160"/>
        <w:rPr>
          <w:lang w:val="en-GB"/>
        </w:rPr>
      </w:pPr>
      <w:r w:rsidRPr="00F01000">
        <w:rPr>
          <w:lang w:val="en-GB"/>
        </w:rPr>
        <w:t>t</w:t>
      </w:r>
      <w:r w:rsidR="00AE3715" w:rsidRPr="00F01000">
        <w:rPr>
          <w:lang w:val="en-GB"/>
        </w:rPr>
        <w:t>v</w:t>
      </w:r>
      <w:r w:rsidRPr="00F01000">
        <w:rPr>
          <w:lang w:val="en-GB"/>
        </w:rPr>
        <w:t xml:space="preserve"> = </w:t>
      </w:r>
      <w:r w:rsidR="00E1099C" w:rsidRPr="00F01000">
        <w:rPr>
          <w:lang w:val="en-GB"/>
        </w:rPr>
        <w:t>total technical value</w:t>
      </w:r>
    </w:p>
    <w:p w14:paraId="0EE3EA84" w14:textId="77777777" w:rsidR="00E1099C" w:rsidRPr="00F01000" w:rsidRDefault="00E1099C" w:rsidP="00E1099C">
      <w:pPr>
        <w:pStyle w:val="ListParagraph"/>
        <w:ind w:leftChars="0" w:left="2160"/>
        <w:rPr>
          <w:lang w:val="en-GB"/>
        </w:rPr>
      </w:pPr>
      <w:proofErr w:type="spellStart"/>
      <w:r w:rsidRPr="00F01000">
        <w:rPr>
          <w:lang w:val="en-GB"/>
        </w:rPr>
        <w:t>ts</w:t>
      </w:r>
      <w:proofErr w:type="spellEnd"/>
      <w:r w:rsidRPr="00F01000">
        <w:rPr>
          <w:lang w:val="en-GB"/>
        </w:rPr>
        <w:t xml:space="preserve"> = technical result (technical score)</w:t>
      </w:r>
    </w:p>
    <w:p w14:paraId="58A879C2" w14:textId="77777777" w:rsidR="00E1099C" w:rsidRPr="00F01000" w:rsidRDefault="00E1099C" w:rsidP="00E1099C">
      <w:pPr>
        <w:pStyle w:val="ListParagraph"/>
        <w:ind w:leftChars="0" w:left="2160"/>
        <w:rPr>
          <w:lang w:val="en-GB"/>
        </w:rPr>
      </w:pPr>
      <w:proofErr w:type="spellStart"/>
      <w:r w:rsidRPr="00F01000">
        <w:rPr>
          <w:lang w:val="en-GB"/>
        </w:rPr>
        <w:t>tw</w:t>
      </w:r>
      <w:proofErr w:type="spellEnd"/>
      <w:r w:rsidRPr="00F01000">
        <w:rPr>
          <w:lang w:val="en-GB"/>
        </w:rPr>
        <w:t xml:space="preserve"> = technical weight in % (technical weight)</w:t>
      </w:r>
    </w:p>
    <w:bookmarkEnd w:id="11"/>
    <w:p w14:paraId="67AA91F6" w14:textId="774B5BF9" w:rsidR="00DF62DC" w:rsidRPr="00F01000" w:rsidRDefault="00E1099C" w:rsidP="00DF62DC">
      <w:pPr>
        <w:spacing w:before="120"/>
        <w:rPr>
          <w:rFonts w:ascii="Calibri" w:hAnsi="Calibri" w:cs="Calibri"/>
          <w:lang w:val="en-GB" w:eastAsia="ko-KR"/>
        </w:rPr>
      </w:pPr>
      <w:r w:rsidRPr="00F01000">
        <w:rPr>
          <w:rFonts w:ascii="Calibri" w:hAnsi="Calibri" w:cs="Calibri"/>
          <w:lang w:val="en-GB" w:eastAsia="ko-KR"/>
        </w:rPr>
        <w:t>This is integrated in the final evaluation of technical and financial components, below.</w:t>
      </w:r>
    </w:p>
    <w:p w14:paraId="40CB2668" w14:textId="77777777" w:rsidR="00296FDB" w:rsidRPr="00F01000" w:rsidRDefault="00296FDB" w:rsidP="00853D1D">
      <w:pPr>
        <w:pStyle w:val="Heading3"/>
        <w:rPr>
          <w:lang w:val="en-GB"/>
        </w:rPr>
      </w:pPr>
      <w:bookmarkStart w:id="12" w:name="_Toc374271007"/>
      <w:r w:rsidRPr="00F01000">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F01000">
        <w:rPr>
          <w:rFonts w:ascii="Calibri" w:hAnsi="Calibri"/>
          <w:lang w:val="en-GB"/>
        </w:rPr>
        <w:t xml:space="preserve">The total possible </w:t>
      </w:r>
      <w:r w:rsidRPr="00F01000">
        <w:rPr>
          <w:rFonts w:ascii="Calibri" w:hAnsi="Calibri"/>
          <w:lang w:val="en-GB" w:eastAsia="ko-KR"/>
        </w:rPr>
        <w:t xml:space="preserve">score </w:t>
      </w:r>
      <w:r w:rsidRPr="00F01000">
        <w:rPr>
          <w:rFonts w:ascii="Calibri" w:hAnsi="Calibri"/>
          <w:lang w:val="en-GB"/>
        </w:rPr>
        <w:t xml:space="preserve">for the financial component is </w:t>
      </w:r>
      <w:r w:rsidR="001C491C" w:rsidRPr="00F01000">
        <w:rPr>
          <w:rFonts w:ascii="Calibri" w:hAnsi="Calibri"/>
          <w:lang w:val="en-GB"/>
        </w:rPr>
        <w:fldChar w:fldCharType="begin"/>
      </w:r>
      <w:r w:rsidR="001C491C" w:rsidRPr="00F01000">
        <w:rPr>
          <w:rFonts w:ascii="Calibri" w:hAnsi="Calibri"/>
          <w:lang w:val="en-GB"/>
        </w:rPr>
        <w:instrText xml:space="preserve"> REF Financial \h  \* MERGEFORMAT </w:instrText>
      </w:r>
      <w:r w:rsidR="001C491C" w:rsidRPr="00F01000">
        <w:rPr>
          <w:rFonts w:ascii="Calibri" w:hAnsi="Calibri"/>
          <w:lang w:val="en-GB"/>
        </w:rPr>
      </w:r>
      <w:r w:rsidR="001C491C" w:rsidRPr="00F01000">
        <w:rPr>
          <w:rFonts w:ascii="Calibri" w:hAnsi="Calibri"/>
          <w:lang w:val="en-GB"/>
        </w:rPr>
        <w:fldChar w:fldCharType="separate"/>
      </w:r>
      <w:r w:rsidR="001C491C" w:rsidRPr="00F01000">
        <w:rPr>
          <w:rFonts w:ascii="Calibri" w:hAnsi="Calibri" w:cs="Calibri"/>
          <w:lang w:val="en-GB"/>
        </w:rPr>
        <w:t>30 points</w:t>
      </w:r>
      <w:r w:rsidR="001C491C" w:rsidRPr="00F01000">
        <w:rPr>
          <w:rFonts w:ascii="Calibri" w:hAnsi="Calibri"/>
          <w:lang w:val="en-GB"/>
        </w:rPr>
        <w:fldChar w:fldCharType="end"/>
      </w:r>
      <w:r w:rsidRPr="00F01000">
        <w:rPr>
          <w:rFonts w:ascii="Calibri" w:hAnsi="Calibri"/>
          <w:lang w:val="en-GB"/>
        </w:rPr>
        <w:t>.</w:t>
      </w:r>
      <w:r w:rsidRPr="00F01000">
        <w:rPr>
          <w:rFonts w:ascii="Calibri" w:hAnsi="Calibri"/>
          <w:lang w:val="en-GB" w:eastAsia="ko-KR"/>
        </w:rPr>
        <w:t xml:space="preserve"> </w:t>
      </w:r>
      <w:r w:rsidRPr="00F01000">
        <w:rPr>
          <w:rFonts w:ascii="Calibri" w:hAnsi="Calibri"/>
          <w:lang w:val="en-GB"/>
        </w:rPr>
        <w:t>The maximum</w:t>
      </w:r>
      <w:r w:rsidRPr="00DF2302">
        <w:rPr>
          <w:rFonts w:ascii="Calibri" w:hAnsi="Calibri"/>
          <w:lang w:val="en-GB"/>
        </w:rPr>
        <w:t xml:space="preserve">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1BB66" w14:textId="77777777" w:rsidR="007802C9" w:rsidRDefault="007802C9">
      <w:r>
        <w:separator/>
      </w:r>
    </w:p>
  </w:endnote>
  <w:endnote w:type="continuationSeparator" w:id="0">
    <w:p w14:paraId="2268DAEB" w14:textId="77777777" w:rsidR="007802C9" w:rsidRDefault="0078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Pr="00F01000" w:rsidRDefault="004878F3">
    <w:pPr>
      <w:tabs>
        <w:tab w:val="center" w:pos="4550"/>
        <w:tab w:val="left" w:pos="5818"/>
      </w:tabs>
      <w:ind w:right="260"/>
      <w:jc w:val="right"/>
      <w:rPr>
        <w:color w:val="0F243E" w:themeColor="text2" w:themeShade="80"/>
      </w:rPr>
    </w:pPr>
    <w:r w:rsidRPr="00F01000">
      <w:rPr>
        <w:color w:val="548DD4" w:themeColor="text2" w:themeTint="99"/>
        <w:spacing w:val="60"/>
        <w:lang w:val="sv-SE"/>
      </w:rPr>
      <w:t>Page</w:t>
    </w:r>
    <w:r w:rsidRPr="00F01000">
      <w:rPr>
        <w:color w:val="548DD4" w:themeColor="text2" w:themeTint="99"/>
        <w:lang w:val="sv-SE"/>
      </w:rPr>
      <w:t xml:space="preserve"> </w:t>
    </w:r>
    <w:r w:rsidRPr="00F01000">
      <w:rPr>
        <w:color w:val="17365D" w:themeColor="text2" w:themeShade="BF"/>
      </w:rPr>
      <w:fldChar w:fldCharType="begin"/>
    </w:r>
    <w:r w:rsidRPr="00F01000">
      <w:rPr>
        <w:color w:val="17365D" w:themeColor="text2" w:themeShade="BF"/>
      </w:rPr>
      <w:instrText>PAGE   \* MERGEFORMAT</w:instrText>
    </w:r>
    <w:r w:rsidRPr="00F01000">
      <w:rPr>
        <w:color w:val="17365D" w:themeColor="text2" w:themeShade="BF"/>
      </w:rPr>
      <w:fldChar w:fldCharType="separate"/>
    </w:r>
    <w:r w:rsidR="00611C72" w:rsidRPr="00F01000">
      <w:rPr>
        <w:noProof/>
        <w:color w:val="17365D" w:themeColor="text2" w:themeShade="BF"/>
        <w:lang w:val="sv-SE"/>
      </w:rPr>
      <w:t>1</w:t>
    </w:r>
    <w:r w:rsidRPr="00F01000">
      <w:rPr>
        <w:color w:val="17365D" w:themeColor="text2" w:themeShade="BF"/>
      </w:rPr>
      <w:fldChar w:fldCharType="end"/>
    </w:r>
    <w:r w:rsidRPr="00F01000">
      <w:rPr>
        <w:color w:val="17365D" w:themeColor="text2" w:themeShade="BF"/>
        <w:lang w:val="sv-SE"/>
      </w:rPr>
      <w:t xml:space="preserve"> | </w:t>
    </w:r>
    <w:r w:rsidRPr="00F01000">
      <w:rPr>
        <w:color w:val="17365D" w:themeColor="text2" w:themeShade="BF"/>
      </w:rPr>
      <w:fldChar w:fldCharType="begin"/>
    </w:r>
    <w:r w:rsidRPr="00F01000">
      <w:rPr>
        <w:color w:val="17365D" w:themeColor="text2" w:themeShade="BF"/>
      </w:rPr>
      <w:instrText>NUMPAGES  \* Arabic  \* MERGEFORMAT</w:instrText>
    </w:r>
    <w:r w:rsidRPr="00F01000">
      <w:rPr>
        <w:color w:val="17365D" w:themeColor="text2" w:themeShade="BF"/>
      </w:rPr>
      <w:fldChar w:fldCharType="separate"/>
    </w:r>
    <w:r w:rsidR="00611C72" w:rsidRPr="00F01000">
      <w:rPr>
        <w:noProof/>
        <w:color w:val="17365D" w:themeColor="text2" w:themeShade="BF"/>
        <w:lang w:val="sv-SE"/>
      </w:rPr>
      <w:t>4</w:t>
    </w:r>
    <w:r w:rsidRPr="00F01000">
      <w:rPr>
        <w:color w:val="17365D" w:themeColor="text2" w:themeShade="BF"/>
      </w:rPr>
      <w:fldChar w:fldCharType="end"/>
    </w:r>
  </w:p>
  <w:p w14:paraId="213B5D63" w14:textId="3D7C966E" w:rsidR="00D15CF2" w:rsidRDefault="004878F3" w:rsidP="004878F3">
    <w:pPr>
      <w:pStyle w:val="Footer"/>
    </w:pPr>
    <w:r w:rsidRPr="00F01000">
      <w:rPr>
        <w:highlight w:val="yellow"/>
      </w:rPr>
      <w:fldChar w:fldCharType="begin"/>
    </w:r>
    <w:r w:rsidRPr="00F01000">
      <w:rPr>
        <w:highlight w:val="yellow"/>
      </w:rPr>
      <w:instrText xml:space="preserve"> DATE \@ "yyyy-MM-dd" </w:instrText>
    </w:r>
    <w:r w:rsidRPr="00F01000">
      <w:rPr>
        <w:highlight w:val="yellow"/>
      </w:rPr>
      <w:fldChar w:fldCharType="separate"/>
    </w:r>
    <w:r w:rsidR="005C62A4">
      <w:rPr>
        <w:noProof/>
        <w:highlight w:val="yellow"/>
      </w:rPr>
      <w:t>2023-06-13</w:t>
    </w:r>
    <w:r w:rsidRPr="00F01000">
      <w:rPr>
        <w:highlight w:val="yell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643D6" w14:textId="77777777" w:rsidR="007802C9" w:rsidRDefault="007802C9">
      <w:r>
        <w:separator/>
      </w:r>
    </w:p>
  </w:footnote>
  <w:footnote w:type="continuationSeparator" w:id="0">
    <w:p w14:paraId="3981BB49" w14:textId="77777777" w:rsidR="007802C9" w:rsidRDefault="00780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41F4CFB4"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5C62A4">
      <w:rPr>
        <w:rFonts w:asciiTheme="minorHAnsi" w:hAnsiTheme="minorHAnsi" w:cs="Calibri"/>
        <w:sz w:val="20"/>
      </w:rPr>
      <w:t>44-G003-23</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431974364">
    <w:abstractNumId w:val="2"/>
  </w:num>
  <w:num w:numId="2" w16cid:durableId="1492596620">
    <w:abstractNumId w:val="7"/>
  </w:num>
  <w:num w:numId="3" w16cid:durableId="310523500">
    <w:abstractNumId w:val="6"/>
  </w:num>
  <w:num w:numId="4" w16cid:durableId="1078136553">
    <w:abstractNumId w:val="5"/>
  </w:num>
  <w:num w:numId="5" w16cid:durableId="1590651367">
    <w:abstractNumId w:val="0"/>
  </w:num>
  <w:num w:numId="6" w16cid:durableId="1213082053">
    <w:abstractNumId w:val="4"/>
  </w:num>
  <w:num w:numId="7" w16cid:durableId="279919054">
    <w:abstractNumId w:val="1"/>
  </w:num>
  <w:num w:numId="8" w16cid:durableId="76414979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8FB"/>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C62A4"/>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02C9"/>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266"/>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000"/>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18</TotalTime>
  <Pages>4</Pages>
  <Words>715</Words>
  <Characters>4077</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Kataenano Tokaia Eritaia</cp:lastModifiedBy>
  <cp:revision>5</cp:revision>
  <cp:lastPrinted>2016-10-18T02:57:00Z</cp:lastPrinted>
  <dcterms:created xsi:type="dcterms:W3CDTF">2020-08-26T13:41:00Z</dcterms:created>
  <dcterms:modified xsi:type="dcterms:W3CDTF">2023-06-13T04:05:00Z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